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9DE" w:rsidRPr="00C60F73" w:rsidRDefault="00716B14" w:rsidP="00A079DE">
      <w:pPr>
        <w:spacing w:line="276" w:lineRule="auto"/>
        <w:rPr>
          <w:rFonts w:eastAsia="黑体"/>
          <w:b/>
          <w:bCs/>
          <w:sz w:val="32"/>
        </w:rPr>
      </w:pPr>
      <w:r w:rsidRPr="00716B14">
        <w:rPr>
          <w:rFonts w:eastAsia="黑体"/>
          <w:b/>
          <w:bCs/>
          <w:sz w:val="32"/>
        </w:rPr>
        <w:t>P401082B</w:t>
      </w:r>
      <w:r w:rsidR="00A079DE" w:rsidRPr="00C60F73">
        <w:rPr>
          <w:rFonts w:eastAsia="黑体" w:hint="eastAsia"/>
          <w:b/>
          <w:bCs/>
          <w:sz w:val="32"/>
        </w:rPr>
        <w:t xml:space="preserve">   </w:t>
      </w:r>
      <w:r w:rsidRPr="00716B14">
        <w:rPr>
          <w:rFonts w:eastAsia="黑体" w:hint="eastAsia"/>
          <w:b/>
          <w:bCs/>
          <w:sz w:val="32"/>
        </w:rPr>
        <w:t>轨道交通信号综合实验</w:t>
      </w:r>
    </w:p>
    <w:p w:rsidR="00A079DE" w:rsidRPr="00096A06" w:rsidRDefault="00A079DE" w:rsidP="00A079DE">
      <w:pPr>
        <w:spacing w:line="276" w:lineRule="auto"/>
        <w:rPr>
          <w:rFonts w:ascii="黑体" w:eastAsia="黑体"/>
          <w:bCs/>
          <w:sz w:val="24"/>
        </w:rPr>
      </w:pPr>
      <w:r w:rsidRPr="00C60F73">
        <w:rPr>
          <w:rFonts w:ascii="黑体" w:eastAsia="黑体" w:hint="eastAsia"/>
          <w:bCs/>
          <w:sz w:val="24"/>
        </w:rPr>
        <w:t>（</w:t>
      </w:r>
      <w:r w:rsidR="005F0B27">
        <w:rPr>
          <w:rFonts w:ascii="黑体" w:eastAsia="黑体"/>
          <w:bCs/>
          <w:sz w:val="24"/>
        </w:rPr>
        <w:t>1</w:t>
      </w:r>
      <w:r w:rsidRPr="00C60F73">
        <w:rPr>
          <w:rFonts w:ascii="黑体" w:eastAsia="黑体" w:hint="eastAsia"/>
          <w:bCs/>
          <w:sz w:val="24"/>
        </w:rPr>
        <w:t>学分，</w:t>
      </w:r>
      <w:r w:rsidR="005F0B27">
        <w:rPr>
          <w:rFonts w:ascii="黑体" w:eastAsia="黑体"/>
          <w:bCs/>
          <w:sz w:val="24"/>
        </w:rPr>
        <w:t>32</w:t>
      </w:r>
      <w:r w:rsidRPr="00C60F73">
        <w:rPr>
          <w:rFonts w:ascii="黑体" w:eastAsia="黑体" w:hint="eastAsia"/>
          <w:bCs/>
          <w:sz w:val="24"/>
        </w:rPr>
        <w:t>学时；</w:t>
      </w:r>
      <w:r w:rsidR="005F0B27" w:rsidRPr="005F0B27">
        <w:rPr>
          <w:rFonts w:ascii="黑体" w:eastAsia="黑体" w:hint="eastAsia"/>
          <w:bCs/>
          <w:sz w:val="24"/>
        </w:rPr>
        <w:t>创新实践平台</w:t>
      </w:r>
      <w:r w:rsidR="009A7C30">
        <w:rPr>
          <w:rFonts w:ascii="黑体" w:eastAsia="黑体" w:hint="eastAsia"/>
          <w:bCs/>
          <w:sz w:val="24"/>
        </w:rPr>
        <w:t>/</w:t>
      </w:r>
      <w:r w:rsidR="005F0B27" w:rsidRPr="005F0B27">
        <w:rPr>
          <w:rFonts w:ascii="黑体" w:eastAsia="黑体" w:hint="eastAsia"/>
          <w:bCs/>
          <w:sz w:val="24"/>
        </w:rPr>
        <w:t>综合实践模块</w:t>
      </w:r>
      <w:r w:rsidRPr="00C60F73">
        <w:rPr>
          <w:rFonts w:ascii="黑体" w:eastAsia="黑体" w:hint="eastAsia"/>
          <w:bCs/>
          <w:sz w:val="24"/>
        </w:rPr>
        <w:t>；适用专业：</w:t>
      </w:r>
      <w:r w:rsidR="009A7C30" w:rsidRPr="009A7C30">
        <w:rPr>
          <w:rFonts w:ascii="黑体" w:eastAsia="黑体" w:hint="eastAsia"/>
          <w:bCs/>
          <w:sz w:val="24"/>
        </w:rPr>
        <w:t>轨道交通信号与控制</w:t>
      </w:r>
      <w:r w:rsidRPr="00C60F73">
        <w:rPr>
          <w:rFonts w:ascii="黑体" w:eastAsia="黑体" w:hint="eastAsia"/>
          <w:bCs/>
          <w:sz w:val="24"/>
        </w:rPr>
        <w:t>；先修课：</w:t>
      </w:r>
      <w:r w:rsidR="005F0B27" w:rsidRPr="005F0B27">
        <w:rPr>
          <w:rFonts w:ascii="黑体" w:eastAsia="黑体" w:hint="eastAsia"/>
          <w:bCs/>
          <w:sz w:val="24"/>
        </w:rPr>
        <w:t>轨道交通信号基础、列车运行控制技术（A）、车站信号自动控制</w:t>
      </w:r>
      <w:r w:rsidRPr="00C60F73">
        <w:rPr>
          <w:rFonts w:ascii="黑体" w:eastAsia="黑体" w:hint="eastAsia"/>
          <w:bCs/>
          <w:sz w:val="24"/>
        </w:rPr>
        <w:t>）</w:t>
      </w:r>
    </w:p>
    <w:p w:rsidR="00A079DE" w:rsidRPr="004C0BB5" w:rsidRDefault="00A079DE" w:rsidP="00A079DE">
      <w:pPr>
        <w:rPr>
          <w:b/>
          <w:bCs/>
          <w:sz w:val="24"/>
        </w:rPr>
      </w:pPr>
    </w:p>
    <w:p w:rsidR="00415445" w:rsidRDefault="00415445" w:rsidP="00415445">
      <w:pPr>
        <w:ind w:firstLine="435"/>
      </w:pPr>
      <w:r>
        <w:rPr>
          <w:rFonts w:hint="eastAsia"/>
        </w:rPr>
        <w:t>《轨道交通信号综合实验》是轨道交通信号与控制专业本科生专业必修课，着重培养学生解决复杂工程问题的综合能力和高级思维。</w:t>
      </w:r>
      <w:r w:rsidR="00AC16EB" w:rsidRPr="00AC16EB">
        <w:rPr>
          <w:rFonts w:hint="eastAsia"/>
        </w:rPr>
        <w:t>本课程的主要任务是通过课堂教学、分组实验、专题研讨等环节培养学生解决复杂工程问题的能力和思维，使学生理解轨道交通运营系统与信号系统的基本组成和工作原理，掌握轨道交通列车运行控制关键系统操作原则与故障处理过程，掌握现代工程和信息技术工具的使用方法，培养信号分析的思维能力与计算能力</w:t>
      </w:r>
      <w:r w:rsidR="00F1706A">
        <w:rPr>
          <w:rFonts w:hint="eastAsia"/>
          <w:color w:val="FF0000"/>
        </w:rPr>
        <w:t>，增强培养自主创新能力的意识</w:t>
      </w:r>
      <w:r w:rsidR="00F1706A">
        <w:rPr>
          <w:rFonts w:hint="eastAsia"/>
        </w:rPr>
        <w:t>。</w:t>
      </w:r>
      <w:r w:rsidR="00AC16EB" w:rsidRPr="00AC16EB">
        <w:rPr>
          <w:rFonts w:hint="eastAsia"/>
        </w:rPr>
        <w:t>本课程注重以学生团队协作能力的培养，不同实验项目采用多种分组形式，帮助学生理解团队工作中不同角色的责任。</w:t>
      </w:r>
      <w:bookmarkStart w:id="0" w:name="_GoBack"/>
      <w:bookmarkEnd w:id="0"/>
    </w:p>
    <w:p w:rsidR="00CF02E0" w:rsidRDefault="00A079DE" w:rsidP="00CC6C21">
      <w:pPr>
        <w:ind w:firstLine="435"/>
        <w:rPr>
          <w:bCs/>
          <w:szCs w:val="21"/>
        </w:rPr>
      </w:pPr>
      <w:r w:rsidRPr="00C60F73">
        <w:rPr>
          <w:rFonts w:hint="eastAsia"/>
        </w:rPr>
        <w:t>课程内容</w:t>
      </w:r>
      <w:r w:rsidR="008F39B4">
        <w:rPr>
          <w:rFonts w:hint="eastAsia"/>
        </w:rPr>
        <w:t>主要</w:t>
      </w:r>
      <w:r w:rsidRPr="00C60F73">
        <w:rPr>
          <w:rFonts w:hint="eastAsia"/>
        </w:rPr>
        <w:t>包括：</w:t>
      </w:r>
      <w:r w:rsidR="00415445" w:rsidRPr="00415445">
        <w:rPr>
          <w:rFonts w:hint="eastAsia"/>
          <w:bCs/>
          <w:szCs w:val="21"/>
        </w:rPr>
        <w:t>列车运营系统虚拟仿真系列实验</w:t>
      </w:r>
      <w:r w:rsidR="00415445">
        <w:rPr>
          <w:rFonts w:hint="eastAsia"/>
          <w:bCs/>
          <w:szCs w:val="21"/>
        </w:rPr>
        <w:t>；</w:t>
      </w:r>
      <w:r w:rsidR="00415445" w:rsidRPr="00415445">
        <w:rPr>
          <w:rFonts w:hint="eastAsia"/>
          <w:bCs/>
          <w:szCs w:val="21"/>
        </w:rPr>
        <w:t>信号与控制虚拟仿真系列实验</w:t>
      </w:r>
      <w:r w:rsidR="00415445">
        <w:rPr>
          <w:rFonts w:hint="eastAsia"/>
          <w:bCs/>
          <w:szCs w:val="21"/>
        </w:rPr>
        <w:t>；</w:t>
      </w:r>
      <w:r w:rsidR="003110B6" w:rsidRPr="003110B6">
        <w:rPr>
          <w:rFonts w:hint="eastAsia"/>
          <w:bCs/>
          <w:szCs w:val="21"/>
        </w:rPr>
        <w:t>车地通信类综合实验</w:t>
      </w:r>
      <w:r w:rsidR="00AC16EB">
        <w:rPr>
          <w:rFonts w:hint="eastAsia"/>
          <w:bCs/>
          <w:szCs w:val="21"/>
        </w:rPr>
        <w:t>；</w:t>
      </w:r>
      <w:r w:rsidR="00A8123A">
        <w:rPr>
          <w:rFonts w:hint="eastAsia"/>
          <w:szCs w:val="21"/>
        </w:rPr>
        <w:t>中心及车站类综合实验</w:t>
      </w:r>
      <w:r w:rsidR="00AC16EB">
        <w:rPr>
          <w:rFonts w:hint="eastAsia"/>
          <w:bCs/>
          <w:szCs w:val="21"/>
        </w:rPr>
        <w:t>；</w:t>
      </w:r>
      <w:r w:rsidR="00AC16EB" w:rsidRPr="00AC16EB">
        <w:rPr>
          <w:rFonts w:hint="eastAsia"/>
          <w:bCs/>
          <w:szCs w:val="21"/>
        </w:rPr>
        <w:t>高铁列控系统综合实验</w:t>
      </w:r>
      <w:r w:rsidR="00AC16EB">
        <w:rPr>
          <w:rFonts w:hint="eastAsia"/>
          <w:bCs/>
          <w:szCs w:val="21"/>
        </w:rPr>
        <w:t>；</w:t>
      </w:r>
      <w:r w:rsidR="00AC16EB" w:rsidRPr="00AC16EB">
        <w:rPr>
          <w:rFonts w:hint="eastAsia"/>
          <w:bCs/>
          <w:szCs w:val="21"/>
        </w:rPr>
        <w:t>城轨信号系统综合实验</w:t>
      </w:r>
      <w:r w:rsidR="005E1355">
        <w:rPr>
          <w:rFonts w:hint="eastAsia"/>
          <w:bCs/>
          <w:szCs w:val="21"/>
        </w:rPr>
        <w:t>。</w:t>
      </w:r>
    </w:p>
    <w:p w:rsidR="005C3C2D" w:rsidRPr="00427FDE" w:rsidRDefault="005C3C2D" w:rsidP="00CC6C21">
      <w:pPr>
        <w:ind w:firstLine="435"/>
        <w:rPr>
          <w:bCs/>
          <w:szCs w:val="21"/>
        </w:rPr>
      </w:pPr>
    </w:p>
    <w:sectPr w:rsidR="005C3C2D" w:rsidRPr="00427FDE">
      <w:headerReference w:type="default" r:id="rId7"/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365" w:rsidRDefault="00B60365" w:rsidP="00FF2F90">
      <w:r>
        <w:separator/>
      </w:r>
    </w:p>
  </w:endnote>
  <w:endnote w:type="continuationSeparator" w:id="0">
    <w:p w:rsidR="00B60365" w:rsidRDefault="00B60365" w:rsidP="00FF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365" w:rsidRDefault="00B60365" w:rsidP="00FF2F90">
      <w:r>
        <w:separator/>
      </w:r>
    </w:p>
  </w:footnote>
  <w:footnote w:type="continuationSeparator" w:id="0">
    <w:p w:rsidR="00B60365" w:rsidRDefault="00B60365" w:rsidP="00FF2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C05" w:rsidRDefault="003A7C05" w:rsidP="00427FD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2946D0"/>
    <w:multiLevelType w:val="hybridMultilevel"/>
    <w:tmpl w:val="A01855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25"/>
    <w:rsid w:val="000877CC"/>
    <w:rsid w:val="00096A06"/>
    <w:rsid w:val="000A617A"/>
    <w:rsid w:val="000A7DE9"/>
    <w:rsid w:val="000E06E5"/>
    <w:rsid w:val="002146F9"/>
    <w:rsid w:val="002B11FC"/>
    <w:rsid w:val="002C5E53"/>
    <w:rsid w:val="003110B6"/>
    <w:rsid w:val="003A7C05"/>
    <w:rsid w:val="00415445"/>
    <w:rsid w:val="00427FDE"/>
    <w:rsid w:val="0047149D"/>
    <w:rsid w:val="004C79AC"/>
    <w:rsid w:val="00567F0B"/>
    <w:rsid w:val="005A2C92"/>
    <w:rsid w:val="005A66D3"/>
    <w:rsid w:val="005C3C2D"/>
    <w:rsid w:val="005E1355"/>
    <w:rsid w:val="005F0B27"/>
    <w:rsid w:val="005F0FE2"/>
    <w:rsid w:val="00676ED4"/>
    <w:rsid w:val="00696766"/>
    <w:rsid w:val="00716B14"/>
    <w:rsid w:val="00754430"/>
    <w:rsid w:val="00772592"/>
    <w:rsid w:val="007A186D"/>
    <w:rsid w:val="008B7603"/>
    <w:rsid w:val="008E5ADD"/>
    <w:rsid w:val="008F39B4"/>
    <w:rsid w:val="009159B3"/>
    <w:rsid w:val="00945726"/>
    <w:rsid w:val="00960079"/>
    <w:rsid w:val="009A7C30"/>
    <w:rsid w:val="009C189C"/>
    <w:rsid w:val="00A079DE"/>
    <w:rsid w:val="00A13C24"/>
    <w:rsid w:val="00A22B14"/>
    <w:rsid w:val="00A44ADE"/>
    <w:rsid w:val="00A5213E"/>
    <w:rsid w:val="00A8123A"/>
    <w:rsid w:val="00AC16EB"/>
    <w:rsid w:val="00B06870"/>
    <w:rsid w:val="00B60365"/>
    <w:rsid w:val="00BC53B0"/>
    <w:rsid w:val="00CC6C21"/>
    <w:rsid w:val="00CC6C3D"/>
    <w:rsid w:val="00CF02E0"/>
    <w:rsid w:val="00D24DF5"/>
    <w:rsid w:val="00D75489"/>
    <w:rsid w:val="00DB4BA2"/>
    <w:rsid w:val="00E33AAF"/>
    <w:rsid w:val="00EA3342"/>
    <w:rsid w:val="00EA5D92"/>
    <w:rsid w:val="00F05648"/>
    <w:rsid w:val="00F1706A"/>
    <w:rsid w:val="00F1751C"/>
    <w:rsid w:val="00FB6EF4"/>
    <w:rsid w:val="00FF2F90"/>
    <w:rsid w:val="00F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FBBDBF8-6EDB-4017-90D6-3163A9A4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2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F2F90"/>
    <w:rPr>
      <w:kern w:val="2"/>
      <w:sz w:val="18"/>
      <w:szCs w:val="18"/>
    </w:rPr>
  </w:style>
  <w:style w:type="paragraph" w:styleId="a5">
    <w:name w:val="footer"/>
    <w:basedOn w:val="a"/>
    <w:link w:val="a6"/>
    <w:rsid w:val="00FF2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F2F90"/>
    <w:rPr>
      <w:kern w:val="2"/>
      <w:sz w:val="18"/>
      <w:szCs w:val="18"/>
    </w:rPr>
  </w:style>
  <w:style w:type="paragraph" w:customStyle="1" w:styleId="CharCharCharChar">
    <w:name w:val="Char Char Char Char"/>
    <w:basedOn w:val="a"/>
    <w:autoRedefine/>
    <w:rsid w:val="00F1751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428</Words>
  <Characters>17</Characters>
  <Application>Microsoft Office Word</Application>
  <DocSecurity>0</DocSecurity>
  <Lines>1</Lines>
  <Paragraphs>1</Paragraphs>
  <ScaleCrop>false</ScaleCrop>
  <Company>jwc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课程简介建议格式</dc:title>
  <dc:subject/>
  <dc:creator>a</dc:creator>
  <cp:keywords/>
  <dc:description/>
  <cp:lastModifiedBy>DELL</cp:lastModifiedBy>
  <cp:revision>4</cp:revision>
  <cp:lastPrinted>2003-11-13T02:08:00Z</cp:lastPrinted>
  <dcterms:created xsi:type="dcterms:W3CDTF">2020-11-27T11:41:00Z</dcterms:created>
  <dcterms:modified xsi:type="dcterms:W3CDTF">2020-11-30T14:39:00Z</dcterms:modified>
</cp:coreProperties>
</file>